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7662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7662F">
              <w:rPr>
                <w:b/>
                <w:sz w:val="26"/>
                <w:szCs w:val="26"/>
                <w:lang w:val="en-US"/>
              </w:rPr>
              <w:t>203B_204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7662F" w:rsidRDefault="00C7662F" w:rsidP="00C766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7662F">
              <w:rPr>
                <w:b/>
                <w:sz w:val="26"/>
                <w:szCs w:val="26"/>
                <w:lang w:val="en-US"/>
              </w:rPr>
              <w:t>2279198</w:t>
            </w:r>
            <w:r w:rsidR="0055375D" w:rsidRPr="00C7662F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9932D7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2D7" w:rsidRPr="002C0290" w:rsidRDefault="009932D7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2D7" w:rsidRPr="002C0290" w:rsidRDefault="009932D7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932D7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2D7" w:rsidRPr="002C0290" w:rsidRDefault="009932D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9932D7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2D7" w:rsidRPr="002C0290" w:rsidRDefault="009932D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9932D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2D7" w:rsidRPr="002C0290" w:rsidRDefault="009932D7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9932D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2D7" w:rsidRPr="002C0290" w:rsidRDefault="009932D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9932D7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2D7" w:rsidRPr="002C0290" w:rsidRDefault="009932D7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9932D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570229" w:rsidRDefault="004F6968" w:rsidP="00773399">
      <w:pPr>
        <w:ind w:firstLine="0"/>
        <w:jc w:val="center"/>
        <w:rPr>
          <w:b/>
          <w:sz w:val="26"/>
          <w:szCs w:val="26"/>
        </w:rPr>
      </w:pPr>
      <w:r w:rsidRPr="00570229">
        <w:rPr>
          <w:b/>
          <w:sz w:val="26"/>
          <w:szCs w:val="26"/>
        </w:rPr>
        <w:t xml:space="preserve">на </w:t>
      </w:r>
      <w:r w:rsidR="00612811" w:rsidRPr="00570229">
        <w:rPr>
          <w:b/>
          <w:sz w:val="26"/>
          <w:szCs w:val="26"/>
        </w:rPr>
        <w:t xml:space="preserve">поставку </w:t>
      </w:r>
      <w:r w:rsidR="007F4188" w:rsidRPr="00570229">
        <w:rPr>
          <w:b/>
          <w:sz w:val="26"/>
          <w:szCs w:val="26"/>
        </w:rPr>
        <w:t>метизов</w:t>
      </w:r>
      <w:r w:rsidR="00570229">
        <w:rPr>
          <w:b/>
          <w:sz w:val="26"/>
          <w:szCs w:val="26"/>
        </w:rPr>
        <w:t xml:space="preserve"> (</w:t>
      </w:r>
      <w:r w:rsidR="008E3431" w:rsidRPr="00570229">
        <w:rPr>
          <w:b/>
          <w:sz w:val="26"/>
          <w:szCs w:val="26"/>
        </w:rPr>
        <w:t>Гайка М12 латунная</w:t>
      </w:r>
      <w:r w:rsidR="00570229">
        <w:rPr>
          <w:b/>
          <w:sz w:val="26"/>
          <w:szCs w:val="26"/>
        </w:rPr>
        <w:t>)</w:t>
      </w:r>
      <w:r w:rsidR="002178BA">
        <w:rPr>
          <w:b/>
          <w:sz w:val="26"/>
          <w:szCs w:val="26"/>
        </w:rPr>
        <w:t>.</w:t>
      </w:r>
      <w:r w:rsidR="009C0389" w:rsidRPr="00570229">
        <w:rPr>
          <w:b/>
          <w:sz w:val="26"/>
          <w:szCs w:val="26"/>
        </w:rPr>
        <w:t xml:space="preserve"> Лот № </w:t>
      </w:r>
      <w:r w:rsidR="00BD2843" w:rsidRPr="002178BA">
        <w:rPr>
          <w:b/>
          <w:sz w:val="26"/>
          <w:szCs w:val="26"/>
          <w:u w:val="single"/>
        </w:rPr>
        <w:t>203</w:t>
      </w:r>
      <w:r w:rsidR="00BD2843" w:rsidRPr="002178BA">
        <w:rPr>
          <w:b/>
          <w:sz w:val="26"/>
          <w:szCs w:val="26"/>
          <w:u w:val="single"/>
          <w:lang w:val="en-US"/>
        </w:rPr>
        <w:t>B</w:t>
      </w:r>
    </w:p>
    <w:p w:rsidR="00612811" w:rsidRPr="00570229" w:rsidRDefault="00612811" w:rsidP="00773399">
      <w:pPr>
        <w:ind w:firstLine="0"/>
        <w:jc w:val="center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178BA" w:rsidRDefault="002178BA" w:rsidP="002178BA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2178BA" w:rsidRDefault="002178BA" w:rsidP="002178B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178BA" w:rsidRDefault="002178BA" w:rsidP="00217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9932D7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2178BA" w:rsidRDefault="002178BA" w:rsidP="002178B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178BA" w:rsidRDefault="002178BA" w:rsidP="002178B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178BA" w:rsidRDefault="002178BA" w:rsidP="00217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178BA" w:rsidRDefault="002178BA" w:rsidP="002178B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178BA" w:rsidRDefault="002178BA" w:rsidP="002178B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178BA" w:rsidRDefault="002178BA" w:rsidP="00217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2178BA" w:rsidRDefault="002178BA" w:rsidP="00217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178BA" w:rsidRDefault="002178BA" w:rsidP="002178BA">
      <w:pPr>
        <w:spacing w:line="276" w:lineRule="auto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178BA" w:rsidRDefault="002178BA" w:rsidP="00217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178BA" w:rsidRDefault="002178BA" w:rsidP="00217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178BA" w:rsidRDefault="002178BA" w:rsidP="002178B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178BA" w:rsidRDefault="002178BA" w:rsidP="002178B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178BA" w:rsidRDefault="002178BA" w:rsidP="00217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9932D7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2178BA" w:rsidRDefault="002178BA" w:rsidP="00217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178BA" w:rsidRDefault="002178BA" w:rsidP="002178BA">
      <w:pPr>
        <w:rPr>
          <w:sz w:val="26"/>
          <w:szCs w:val="26"/>
        </w:rPr>
      </w:pPr>
    </w:p>
    <w:p w:rsidR="009932D7" w:rsidRDefault="009932D7" w:rsidP="002178BA">
      <w:pPr>
        <w:rPr>
          <w:sz w:val="26"/>
          <w:szCs w:val="26"/>
        </w:rPr>
      </w:pPr>
    </w:p>
    <w:p w:rsidR="009932D7" w:rsidRDefault="009932D7" w:rsidP="002178BA">
      <w:pPr>
        <w:rPr>
          <w:sz w:val="26"/>
          <w:szCs w:val="26"/>
        </w:rPr>
      </w:pPr>
    </w:p>
    <w:p w:rsidR="009932D7" w:rsidRDefault="009932D7" w:rsidP="002178BA">
      <w:pPr>
        <w:rPr>
          <w:sz w:val="26"/>
          <w:szCs w:val="26"/>
        </w:rPr>
      </w:pPr>
    </w:p>
    <w:p w:rsidR="002178BA" w:rsidRDefault="002178BA" w:rsidP="002178BA">
      <w:pPr>
        <w:rPr>
          <w:sz w:val="26"/>
          <w:szCs w:val="26"/>
        </w:rPr>
      </w:pPr>
    </w:p>
    <w:p w:rsidR="009932D7" w:rsidRPr="007C78FC" w:rsidRDefault="009932D7" w:rsidP="009932D7">
      <w:pPr>
        <w:spacing w:after="240"/>
        <w:ind w:firstLine="0"/>
        <w:rPr>
          <w:b/>
          <w:sz w:val="26"/>
          <w:szCs w:val="26"/>
        </w:rPr>
      </w:pPr>
      <w:bookmarkStart w:id="2" w:name="_GoBack"/>
      <w:bookmarkEnd w:id="2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2178B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363" w:rsidRDefault="00F71363">
      <w:r>
        <w:separator/>
      </w:r>
    </w:p>
  </w:endnote>
  <w:endnote w:type="continuationSeparator" w:id="0">
    <w:p w:rsidR="00F71363" w:rsidRDefault="00F71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363" w:rsidRDefault="00F71363">
      <w:r>
        <w:separator/>
      </w:r>
    </w:p>
  </w:footnote>
  <w:footnote w:type="continuationSeparator" w:id="0">
    <w:p w:rsidR="00F71363" w:rsidRDefault="00F71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2584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43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638F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72C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8B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3B6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022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844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431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2D7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145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662F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B7FB5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CD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1363"/>
    <w:rsid w:val="00F7233D"/>
    <w:rsid w:val="00F725AC"/>
    <w:rsid w:val="00F73328"/>
    <w:rsid w:val="00F749A3"/>
    <w:rsid w:val="00F74D4D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28D69-092C-4DAA-90EE-D20259A5BE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C7A9A-53EE-48D2-B2CF-A2FF3EB842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96FABFDB-B2DB-45DB-9B2B-7FADDC413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2DF8FA-A863-4396-A0E0-AFBEF4D7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3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2016-09-28T10:52:00Z</dcterms:created>
  <dcterms:modified xsi:type="dcterms:W3CDTF">2016-09-28T11:45:00Z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